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30495" w14:textId="79D0088D" w:rsidR="00081F63" w:rsidRDefault="00081F63" w:rsidP="00081F63">
      <w:pPr>
        <w:pStyle w:val="bullet"/>
        <w:spacing w:before="0" w:after="0"/>
        <w:ind w:left="644"/>
        <w:jc w:val="right"/>
        <w:rPr>
          <w:b/>
          <w:sz w:val="24"/>
        </w:rPr>
      </w:pPr>
      <w:r>
        <w:rPr>
          <w:b/>
          <w:sz w:val="24"/>
        </w:rPr>
        <w:t>Anexa 1</w:t>
      </w:r>
      <w:r w:rsidR="000E0A0A">
        <w:rPr>
          <w:b/>
          <w:sz w:val="24"/>
        </w:rPr>
        <w:t>5</w:t>
      </w:r>
    </w:p>
    <w:p w14:paraId="312A4C2E" w14:textId="4A191979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lastRenderedPageBreak/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D67DB" w14:textId="77777777" w:rsidR="00F14B0D" w:rsidRDefault="00F14B0D" w:rsidP="00C456FD">
      <w:pPr>
        <w:spacing w:after="0" w:line="240" w:lineRule="auto"/>
      </w:pPr>
      <w:r>
        <w:separator/>
      </w:r>
    </w:p>
  </w:endnote>
  <w:endnote w:type="continuationSeparator" w:id="0">
    <w:p w14:paraId="42B1898E" w14:textId="77777777" w:rsidR="00F14B0D" w:rsidRDefault="00F14B0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0FF99" w14:textId="77777777" w:rsidR="00F14B0D" w:rsidRDefault="00F14B0D" w:rsidP="00C456FD">
      <w:pPr>
        <w:spacing w:after="0" w:line="240" w:lineRule="auto"/>
      </w:pPr>
      <w:r>
        <w:separator/>
      </w:r>
    </w:p>
  </w:footnote>
  <w:footnote w:type="continuationSeparator" w:id="0">
    <w:p w14:paraId="715D3CA0" w14:textId="77777777" w:rsidR="00F14B0D" w:rsidRDefault="00F14B0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4CD7" w14:textId="77777777" w:rsidR="008E3C68" w:rsidRDefault="008E3C68" w:rsidP="008E3C68">
    <w:pPr>
      <w:pStyle w:val="Header"/>
    </w:pPr>
    <w:proofErr w:type="spellStart"/>
    <w:r>
      <w:t>Programul</w:t>
    </w:r>
    <w:proofErr w:type="spellEnd"/>
    <w:r>
      <w:t xml:space="preserve"> Regional Sud-Est 2021-2027</w:t>
    </w:r>
    <w:r>
      <w:tab/>
    </w:r>
  </w:p>
  <w:p w14:paraId="6198B7D5" w14:textId="77777777" w:rsidR="008E3C68" w:rsidRDefault="008E3C68" w:rsidP="008E3C68">
    <w:pPr>
      <w:pStyle w:val="Header"/>
    </w:pPr>
  </w:p>
  <w:p w14:paraId="0CFD6374" w14:textId="2F6E78D4" w:rsidR="008E3C68" w:rsidRDefault="00C616BD" w:rsidP="008E3C68">
    <w:pPr>
      <w:pStyle w:val="Header"/>
    </w:pPr>
    <w:proofErr w:type="spellStart"/>
    <w:r w:rsidRPr="00C616BD">
      <w:t>Ghidul</w:t>
    </w:r>
    <w:proofErr w:type="spellEnd"/>
    <w:r w:rsidRPr="00C616BD">
      <w:t xml:space="preserve"> </w:t>
    </w:r>
    <w:proofErr w:type="spellStart"/>
    <w:r w:rsidRPr="00C616BD">
      <w:t>solicitantului</w:t>
    </w:r>
    <w:proofErr w:type="spellEnd"/>
    <w:r w:rsidRPr="00C616BD">
      <w:t xml:space="preserve"> </w:t>
    </w:r>
    <w:proofErr w:type="spellStart"/>
    <w:r w:rsidRPr="00C616BD">
      <w:t>Apel</w:t>
    </w:r>
    <w:proofErr w:type="spellEnd"/>
    <w:r w:rsidRPr="00C616BD">
      <w:t xml:space="preserve"> PRSE/2.4/1.1/2023; </w:t>
    </w:r>
    <w:proofErr w:type="spellStart"/>
    <w:r w:rsidRPr="00C616BD">
      <w:t>Apel</w:t>
    </w:r>
    <w:proofErr w:type="spellEnd"/>
    <w:r w:rsidRPr="00C616BD">
      <w:t xml:space="preserve"> PRSE/2.4/1.2/2023; </w:t>
    </w:r>
    <w:proofErr w:type="spellStart"/>
    <w:r w:rsidRPr="00C616BD">
      <w:t>Apel</w:t>
    </w:r>
    <w:proofErr w:type="spellEnd"/>
    <w:r w:rsidRPr="00C616BD">
      <w:t xml:space="preserve"> PRSE/2.4/1.3/2023</w:t>
    </w:r>
    <w:r w:rsidR="008E3C68">
      <w:t xml:space="preserve">                                        </w:t>
    </w:r>
  </w:p>
  <w:p w14:paraId="58A935C5" w14:textId="77777777" w:rsidR="008E3C68" w:rsidRDefault="008E3C68" w:rsidP="008E3C68">
    <w:pPr>
      <w:pStyle w:val="Header"/>
    </w:pP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512339">
    <w:abstractNumId w:val="5"/>
  </w:num>
  <w:num w:numId="2" w16cid:durableId="1384913597">
    <w:abstractNumId w:val="3"/>
  </w:num>
  <w:num w:numId="3" w16cid:durableId="97917576">
    <w:abstractNumId w:val="1"/>
  </w:num>
  <w:num w:numId="4" w16cid:durableId="1467553854">
    <w:abstractNumId w:val="2"/>
  </w:num>
  <w:num w:numId="5" w16cid:durableId="2060005879">
    <w:abstractNumId w:val="4"/>
  </w:num>
  <w:num w:numId="6" w16cid:durableId="174225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1F63"/>
    <w:rsid w:val="000824E9"/>
    <w:rsid w:val="000B7D83"/>
    <w:rsid w:val="000D428D"/>
    <w:rsid w:val="000E0A0A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5CE7"/>
    <w:rsid w:val="004E7798"/>
    <w:rsid w:val="00544BFD"/>
    <w:rsid w:val="00547248"/>
    <w:rsid w:val="0055110F"/>
    <w:rsid w:val="0055595B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53CC8"/>
    <w:rsid w:val="00C616B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14B0D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6E2C-F636-4B24-BE60-83105B5B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Madalina</cp:lastModifiedBy>
  <cp:revision>29</cp:revision>
  <cp:lastPrinted>2023-04-28T08:37:00Z</cp:lastPrinted>
  <dcterms:created xsi:type="dcterms:W3CDTF">2023-05-02T07:26:00Z</dcterms:created>
  <dcterms:modified xsi:type="dcterms:W3CDTF">2023-05-19T09:13:00Z</dcterms:modified>
</cp:coreProperties>
</file>