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C782EE" w14:textId="7E99EF69" w:rsidR="004B5E2F" w:rsidRPr="00D8454E" w:rsidRDefault="000452FB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D8454E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>
        <w:rPr>
          <w:rFonts w:ascii="Trebuchet MS" w:hAnsi="Trebuchet MS"/>
          <w:b/>
          <w:sz w:val="24"/>
          <w:szCs w:val="24"/>
          <w:lang w:val="ro-RO"/>
        </w:rPr>
        <w:t>AL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CERER</w:t>
      </w:r>
      <w:r w:rsidR="0018656A">
        <w:rPr>
          <w:rFonts w:ascii="Trebuchet MS" w:hAnsi="Trebuchet MS"/>
          <w:b/>
          <w:sz w:val="24"/>
          <w:szCs w:val="24"/>
          <w:lang w:val="ro-RO"/>
        </w:rPr>
        <w:t>II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4B5E2F" w:rsidRPr="00D8454E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5EE6E18F" w14:textId="77777777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&lt;program&gt;</w:t>
      </w:r>
    </w:p>
    <w:p w14:paraId="5A680CBB" w14:textId="252314AD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&lt;prioritate&gt;</w:t>
      </w:r>
    </w:p>
    <w:p w14:paraId="5A9559AA" w14:textId="0E8E507B" w:rsidR="00512BF6" w:rsidRPr="00D8454E" w:rsidRDefault="00512BF6" w:rsidP="00512BF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&lt;obiectiv de politică&gt;</w:t>
      </w:r>
    </w:p>
    <w:p w14:paraId="22D2032A" w14:textId="49016B95" w:rsidR="00512BF6" w:rsidRPr="00D8454E" w:rsidRDefault="00512BF6" w:rsidP="00512BF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&lt;FEDR/FTJ/FSE+/FC&gt;</w:t>
      </w:r>
    </w:p>
    <w:p w14:paraId="64BD3D58" w14:textId="77777777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&lt;obiectivSpecific&gt;</w:t>
      </w:r>
    </w:p>
    <w:p w14:paraId="4AE749E3" w14:textId="3FE9FD9E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&lt;titluApel</w:t>
      </w:r>
      <w:r w:rsidR="004A6D71" w:rsidRPr="00D8454E">
        <w:rPr>
          <w:rFonts w:ascii="Trebuchet MS" w:hAnsi="Trebuchet MS"/>
          <w:sz w:val="24"/>
          <w:szCs w:val="24"/>
          <w:highlight w:val="lightGray"/>
          <w:lang w:val="ro-RO"/>
        </w:rPr>
        <w:t xml:space="preserve">, detalii furnizate de Autoritatea de Management pentru a identifica complet corect tipul/domeniul vizate apel, după caz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0EB36214" w14:textId="1DABDBC0" w:rsidR="00512BF6" w:rsidRPr="00D8454E" w:rsidRDefault="00512BF6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0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date financiar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, date entitate, finantari anterioare din care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: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0"/>
    </w:tbl>
    <w:p w14:paraId="1BF05737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1"/>
    </w:tbl>
    <w:p w14:paraId="0A8ABD23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2"/>
    </w:tbl>
    <w:p w14:paraId="3F8B7600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Seciunea: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3"/>
    </w:tbl>
    <w:p w14:paraId="4B3E712B" w14:textId="659AC4A5" w:rsidR="001258BC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D76DE41" w14:textId="54396E88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A522841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5A50AA6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8109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 -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sectiune specifica proiectelor pre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-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definite</w:t>
            </w:r>
          </w:p>
        </w:tc>
      </w:tr>
      <w:bookmarkEnd w:id="4"/>
    </w:tbl>
    <w:p w14:paraId="46E92C18" w14:textId="45BFD76E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36868D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alșteptate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6F8C6F4D" w14:textId="77777777" w:rsidTr="00643025">
        <w:tc>
          <w:tcPr>
            <w:tcW w:w="8296" w:type="dxa"/>
          </w:tcPr>
          <w:p w14:paraId="0177E4AD" w14:textId="3F52525D" w:rsidR="00E73FCF" w:rsidRPr="00D8454E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impartirea in activitate de baza si activitate conexa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, precum 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si graficul de implem</w:t>
            </w:r>
            <w:r w:rsidR="00982F6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n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etare al proiectului</w:t>
            </w:r>
          </w:p>
        </w:tc>
      </w:tr>
    </w:tbl>
    <w:p w14:paraId="630F740E" w14:textId="578F6094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4FA88AC" w14:textId="120A7037" w:rsidR="001638A6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57FAF8B" w14:textId="7E7E3EDC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C3E762E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7537FC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color w:val="C00000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se 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>completeaza in etapa de contra</w:t>
      </w:r>
      <w:r w:rsidR="00161442" w:rsidRPr="007537FC">
        <w:rPr>
          <w:rFonts w:ascii="Trebuchet MS" w:hAnsi="Trebuchet MS"/>
          <w:color w:val="C00000"/>
          <w:sz w:val="24"/>
          <w:szCs w:val="24"/>
          <w:lang w:val="ro-RO"/>
        </w:rPr>
        <w:t>c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0E6E46">
      <w:headerReference w:type="default" r:id="rId8"/>
      <w:pgSz w:w="11906" w:h="16838"/>
      <w:pgMar w:top="1440" w:right="1440" w:bottom="851" w:left="144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E67B26" w14:textId="77777777" w:rsidR="0068014C" w:rsidRDefault="0068014C" w:rsidP="00BE5C0B">
      <w:pPr>
        <w:spacing w:after="0" w:line="240" w:lineRule="auto"/>
      </w:pPr>
      <w:r>
        <w:separator/>
      </w:r>
    </w:p>
  </w:endnote>
  <w:endnote w:type="continuationSeparator" w:id="0">
    <w:p w14:paraId="3CCE5A32" w14:textId="77777777" w:rsidR="0068014C" w:rsidRDefault="0068014C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3A77C5" w14:textId="77777777" w:rsidR="0068014C" w:rsidRDefault="0068014C" w:rsidP="00BE5C0B">
      <w:pPr>
        <w:spacing w:after="0" w:line="240" w:lineRule="auto"/>
      </w:pPr>
      <w:r>
        <w:separator/>
      </w:r>
    </w:p>
  </w:footnote>
  <w:footnote w:type="continuationSeparator" w:id="0">
    <w:p w14:paraId="6B3FCCBC" w14:textId="77777777" w:rsidR="0068014C" w:rsidRDefault="0068014C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26FDAE" w14:textId="77777777" w:rsidR="00A33638" w:rsidRDefault="00A33638" w:rsidP="00A33638">
    <w:pPr>
      <w:pStyle w:val="Header"/>
    </w:pPr>
    <w:r>
      <w:t>Programul Regional Sud-Est 2021-2027</w:t>
    </w:r>
    <w:r>
      <w:tab/>
    </w:r>
  </w:p>
  <w:p w14:paraId="7EDEF212" w14:textId="77777777" w:rsidR="00A33638" w:rsidRDefault="00A33638" w:rsidP="00A33638">
    <w:pPr>
      <w:pStyle w:val="Header"/>
    </w:pPr>
    <w:r>
      <w:tab/>
    </w:r>
  </w:p>
  <w:p w14:paraId="49F9921A" w14:textId="77777777" w:rsidR="00A33638" w:rsidRDefault="00A33638" w:rsidP="00A33638">
    <w:pPr>
      <w:pStyle w:val="Header"/>
    </w:pPr>
    <w:r>
      <w:t>Ghidul Solicitantului – Condiții specifice de accesare a fondurilor în cadrul apelului de proiecte Apel PRSE/5.1/1/2023</w:t>
    </w:r>
  </w:p>
  <w:p w14:paraId="0666C923" w14:textId="72F0E9BF" w:rsidR="00A33638" w:rsidRDefault="00A33638" w:rsidP="00A33638">
    <w:pPr>
      <w:pStyle w:val="Header"/>
    </w:pPr>
    <w:r>
      <w:t xml:space="preserve">                                                                                                                                                                     Anexa  1</w:t>
    </w:r>
  </w:p>
  <w:p w14:paraId="39BF4836" w14:textId="77777777" w:rsidR="00A33638" w:rsidRDefault="00A336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211F2"/>
    <w:rsid w:val="000452FB"/>
    <w:rsid w:val="00053033"/>
    <w:rsid w:val="000730E1"/>
    <w:rsid w:val="000A4E16"/>
    <w:rsid w:val="000E6E46"/>
    <w:rsid w:val="00100CBE"/>
    <w:rsid w:val="001040FF"/>
    <w:rsid w:val="001226F4"/>
    <w:rsid w:val="001258BC"/>
    <w:rsid w:val="00153E32"/>
    <w:rsid w:val="00161442"/>
    <w:rsid w:val="001638A6"/>
    <w:rsid w:val="00173F64"/>
    <w:rsid w:val="00182A6C"/>
    <w:rsid w:val="0018656A"/>
    <w:rsid w:val="00233DE7"/>
    <w:rsid w:val="002475B7"/>
    <w:rsid w:val="00247EF6"/>
    <w:rsid w:val="00253622"/>
    <w:rsid w:val="00254738"/>
    <w:rsid w:val="0025679E"/>
    <w:rsid w:val="0026466F"/>
    <w:rsid w:val="00267F4F"/>
    <w:rsid w:val="00271B78"/>
    <w:rsid w:val="002C457C"/>
    <w:rsid w:val="003052C6"/>
    <w:rsid w:val="00317577"/>
    <w:rsid w:val="00323644"/>
    <w:rsid w:val="00340303"/>
    <w:rsid w:val="00392710"/>
    <w:rsid w:val="00396168"/>
    <w:rsid w:val="00396DAC"/>
    <w:rsid w:val="003D73C4"/>
    <w:rsid w:val="003D758D"/>
    <w:rsid w:val="003E49B5"/>
    <w:rsid w:val="003E597F"/>
    <w:rsid w:val="004053F8"/>
    <w:rsid w:val="00462701"/>
    <w:rsid w:val="00471DD1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81460"/>
    <w:rsid w:val="0058341E"/>
    <w:rsid w:val="005A27AA"/>
    <w:rsid w:val="005A7C01"/>
    <w:rsid w:val="00624B30"/>
    <w:rsid w:val="0064608C"/>
    <w:rsid w:val="0068014C"/>
    <w:rsid w:val="006853CD"/>
    <w:rsid w:val="006F4C0F"/>
    <w:rsid w:val="006F6C8B"/>
    <w:rsid w:val="00704433"/>
    <w:rsid w:val="00727E0B"/>
    <w:rsid w:val="007537FC"/>
    <w:rsid w:val="00787E4F"/>
    <w:rsid w:val="007E0A81"/>
    <w:rsid w:val="007F3610"/>
    <w:rsid w:val="00853985"/>
    <w:rsid w:val="0087695D"/>
    <w:rsid w:val="008931F3"/>
    <w:rsid w:val="008C214A"/>
    <w:rsid w:val="008E3E7D"/>
    <w:rsid w:val="008F2575"/>
    <w:rsid w:val="009109A8"/>
    <w:rsid w:val="00915149"/>
    <w:rsid w:val="0091602C"/>
    <w:rsid w:val="00922860"/>
    <w:rsid w:val="009320BF"/>
    <w:rsid w:val="009807EC"/>
    <w:rsid w:val="00982F6C"/>
    <w:rsid w:val="00993756"/>
    <w:rsid w:val="00997D70"/>
    <w:rsid w:val="00A31115"/>
    <w:rsid w:val="00A31B9D"/>
    <w:rsid w:val="00A33638"/>
    <w:rsid w:val="00A346E5"/>
    <w:rsid w:val="00A7318A"/>
    <w:rsid w:val="00AD2E2A"/>
    <w:rsid w:val="00AE32BD"/>
    <w:rsid w:val="00B56E57"/>
    <w:rsid w:val="00BA3283"/>
    <w:rsid w:val="00BD5815"/>
    <w:rsid w:val="00BE5C0B"/>
    <w:rsid w:val="00C04F8C"/>
    <w:rsid w:val="00C215F4"/>
    <w:rsid w:val="00C45EF0"/>
    <w:rsid w:val="00C77C04"/>
    <w:rsid w:val="00C8444B"/>
    <w:rsid w:val="00C87EAD"/>
    <w:rsid w:val="00C9030D"/>
    <w:rsid w:val="00CB3D61"/>
    <w:rsid w:val="00D04306"/>
    <w:rsid w:val="00D104A7"/>
    <w:rsid w:val="00D11F83"/>
    <w:rsid w:val="00D16155"/>
    <w:rsid w:val="00D8454E"/>
    <w:rsid w:val="00D87152"/>
    <w:rsid w:val="00DD53FC"/>
    <w:rsid w:val="00E07998"/>
    <w:rsid w:val="00E15E25"/>
    <w:rsid w:val="00E50139"/>
    <w:rsid w:val="00E73FCF"/>
    <w:rsid w:val="00E939EE"/>
    <w:rsid w:val="00EC72CE"/>
    <w:rsid w:val="00ED0164"/>
    <w:rsid w:val="00ED2FF1"/>
    <w:rsid w:val="00ED682E"/>
    <w:rsid w:val="00F36F62"/>
    <w:rsid w:val="00F46F90"/>
    <w:rsid w:val="00F54964"/>
    <w:rsid w:val="00F940C2"/>
    <w:rsid w:val="00FA1FF1"/>
    <w:rsid w:val="00FD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F199F-AD64-4C6C-875E-656CFB75C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Vali</cp:lastModifiedBy>
  <cp:revision>19</cp:revision>
  <dcterms:created xsi:type="dcterms:W3CDTF">2023-05-02T15:10:00Z</dcterms:created>
  <dcterms:modified xsi:type="dcterms:W3CDTF">2023-06-08T06:13:00Z</dcterms:modified>
</cp:coreProperties>
</file>