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BEE1" w14:textId="77777777" w:rsidR="00DA3100" w:rsidRPr="003A5AD4" w:rsidRDefault="006A4D3F" w:rsidP="003636BC">
      <w:pPr>
        <w:pStyle w:val="criterii"/>
        <w:numPr>
          <w:ilvl w:val="0"/>
          <w:numId w:val="0"/>
        </w:numPr>
        <w:jc w:val="center"/>
        <w:rPr>
          <w:rFonts w:asciiTheme="minorHAnsi" w:hAnsiTheme="minorHAnsi" w:cstheme="minorHAnsi"/>
          <w:sz w:val="24"/>
        </w:rPr>
      </w:pPr>
      <w:r w:rsidRPr="003A5AD4">
        <w:rPr>
          <w:rFonts w:asciiTheme="minorHAnsi" w:hAnsiTheme="minorHAnsi" w:cstheme="minorHAnsi"/>
          <w:sz w:val="24"/>
        </w:rPr>
        <w:t xml:space="preserve">Model orientativ </w:t>
      </w:r>
    </w:p>
    <w:p w14:paraId="272EBFDB" w14:textId="4782F60C" w:rsidR="003636BC" w:rsidRPr="003A5AD4" w:rsidRDefault="006A4D3F" w:rsidP="003636BC">
      <w:pPr>
        <w:pStyle w:val="criterii"/>
        <w:numPr>
          <w:ilvl w:val="0"/>
          <w:numId w:val="0"/>
        </w:numPr>
        <w:jc w:val="center"/>
        <w:rPr>
          <w:rFonts w:asciiTheme="minorHAnsi" w:hAnsiTheme="minorHAnsi" w:cstheme="minorHAnsi"/>
          <w:sz w:val="24"/>
        </w:rPr>
      </w:pPr>
      <w:r w:rsidRPr="003A5AD4">
        <w:rPr>
          <w:rFonts w:asciiTheme="minorHAnsi" w:hAnsiTheme="minorHAnsi" w:cstheme="minorHAnsi"/>
          <w:sz w:val="24"/>
        </w:rPr>
        <w:t xml:space="preserve">Hotărâre </w:t>
      </w:r>
      <w:r w:rsidR="00DA3100" w:rsidRPr="003A5AD4">
        <w:rPr>
          <w:rFonts w:asciiTheme="minorHAnsi" w:hAnsiTheme="minorHAnsi" w:cstheme="minorHAnsi"/>
          <w:sz w:val="24"/>
        </w:rPr>
        <w:t>privind aprobarea  indicatorilor tehnico-economici si a DALI/SF/studiu de oportunitate</w:t>
      </w:r>
    </w:p>
    <w:p w14:paraId="07C611F3" w14:textId="77777777" w:rsidR="00724C92" w:rsidRPr="003A5AD4" w:rsidRDefault="00724C92" w:rsidP="003636BC">
      <w:pPr>
        <w:spacing w:before="0" w:after="0"/>
        <w:rPr>
          <w:rFonts w:asciiTheme="minorHAnsi" w:hAnsiTheme="minorHAnsi" w:cstheme="minorHAnsi"/>
          <w:b/>
          <w:sz w:val="24"/>
        </w:rPr>
      </w:pPr>
      <w:r w:rsidRPr="003A5AD4">
        <w:rPr>
          <w:rFonts w:asciiTheme="minorHAnsi" w:hAnsiTheme="minorHAnsi" w:cstheme="minorHAnsi"/>
          <w:b/>
          <w:sz w:val="24"/>
        </w:rPr>
        <w:t>PROIECT &lt;Titlu proiect&gt;</w:t>
      </w:r>
    </w:p>
    <w:p w14:paraId="1A6505F7" w14:textId="77777777" w:rsidR="003F48C2" w:rsidRDefault="003F48C2" w:rsidP="003F48C2">
      <w:pPr>
        <w:pStyle w:val="Default"/>
        <w:jc w:val="both"/>
        <w:rPr>
          <w:rFonts w:asciiTheme="minorHAnsi" w:hAnsiTheme="minorHAnsi" w:cstheme="minorHAnsi"/>
        </w:rPr>
      </w:pPr>
      <w:r>
        <w:rPr>
          <w:rFonts w:asciiTheme="minorHAnsi" w:hAnsiTheme="minorHAnsi" w:cstheme="minorHAnsi"/>
          <w:b/>
        </w:rPr>
        <w:t xml:space="preserve">Obiectiv de politică </w:t>
      </w:r>
      <w:r>
        <w:rPr>
          <w:rFonts w:asciiTheme="minorHAnsi" w:hAnsiTheme="minorHAnsi" w:cstheme="minorHAnsi"/>
          <w:b/>
          <w:bCs/>
        </w:rPr>
        <w:t>4</w:t>
      </w:r>
      <w:r>
        <w:rPr>
          <w:rFonts w:asciiTheme="minorHAnsi" w:hAnsiTheme="minorHAnsi" w:cstheme="minorHAnsi"/>
        </w:rPr>
        <w:t xml:space="preserve"> </w:t>
      </w:r>
      <w:bookmarkStart w:id="0" w:name="_Hlk92707683"/>
      <w:r>
        <w:rPr>
          <w:rFonts w:asciiTheme="minorHAnsi" w:hAnsiTheme="minorHAnsi" w:cstheme="minorHAnsi"/>
        </w:rPr>
        <w:t xml:space="preserve">- O Europă mai socială și mai favorabilă incluziunii, prin implementarea Pilonului european al drepturilor sociale </w:t>
      </w:r>
    </w:p>
    <w:p w14:paraId="30A2A3EE" w14:textId="77777777" w:rsidR="003F48C2" w:rsidRDefault="003F48C2" w:rsidP="003F48C2">
      <w:pPr>
        <w:spacing w:before="0" w:after="0"/>
        <w:jc w:val="both"/>
        <w:rPr>
          <w:rFonts w:asciiTheme="minorHAnsi" w:hAnsiTheme="minorHAnsi" w:cstheme="minorHAnsi"/>
          <w:b/>
          <w:sz w:val="24"/>
        </w:rPr>
      </w:pPr>
    </w:p>
    <w:p w14:paraId="6A77BB13" w14:textId="77777777" w:rsidR="003F48C2" w:rsidRDefault="003F48C2" w:rsidP="003F48C2">
      <w:pPr>
        <w:spacing w:before="0" w:after="0"/>
        <w:jc w:val="both"/>
        <w:rPr>
          <w:rFonts w:asciiTheme="minorHAnsi" w:hAnsiTheme="minorHAnsi" w:cstheme="minorHAnsi"/>
          <w:b/>
          <w:sz w:val="24"/>
        </w:rPr>
      </w:pPr>
    </w:p>
    <w:p w14:paraId="0E50AB09" w14:textId="77777777" w:rsidR="003F48C2" w:rsidRDefault="003F48C2" w:rsidP="003F48C2">
      <w:pPr>
        <w:spacing w:before="0" w:after="0"/>
        <w:jc w:val="both"/>
        <w:rPr>
          <w:rFonts w:asciiTheme="minorHAnsi" w:hAnsiTheme="minorHAnsi" w:cstheme="minorHAnsi"/>
          <w:sz w:val="24"/>
        </w:rPr>
      </w:pPr>
      <w:r>
        <w:rPr>
          <w:rFonts w:asciiTheme="minorHAnsi" w:hAnsiTheme="minorHAnsi" w:cstheme="minorHAnsi"/>
          <w:b/>
          <w:sz w:val="24"/>
        </w:rPr>
        <w:t xml:space="preserve">Prioritatea 5 </w:t>
      </w:r>
      <w:r>
        <w:rPr>
          <w:rFonts w:asciiTheme="minorHAnsi" w:hAnsiTheme="minorHAnsi" w:cstheme="minorHAnsi"/>
          <w:sz w:val="24"/>
        </w:rPr>
        <w:t>- O regiune educată</w:t>
      </w:r>
    </w:p>
    <w:p w14:paraId="47BE37A9" w14:textId="77777777" w:rsidR="003F48C2" w:rsidRDefault="003F48C2" w:rsidP="003F48C2">
      <w:pPr>
        <w:spacing w:before="0" w:after="0"/>
        <w:jc w:val="both"/>
        <w:rPr>
          <w:rFonts w:asciiTheme="minorHAnsi" w:hAnsiTheme="minorHAnsi" w:cstheme="minorHAnsi"/>
          <w:b/>
          <w:sz w:val="24"/>
        </w:rPr>
      </w:pPr>
    </w:p>
    <w:p w14:paraId="676A1B7E" w14:textId="77777777" w:rsidR="003F48C2" w:rsidRDefault="003F48C2" w:rsidP="003F48C2">
      <w:pPr>
        <w:spacing w:before="0" w:after="0"/>
        <w:jc w:val="both"/>
        <w:rPr>
          <w:rFonts w:asciiTheme="minorHAnsi" w:hAnsiTheme="minorHAnsi" w:cstheme="minorHAnsi"/>
          <w:b/>
          <w:sz w:val="24"/>
        </w:rPr>
      </w:pPr>
    </w:p>
    <w:p w14:paraId="6CADAD74" w14:textId="739A814C" w:rsidR="003F48C2" w:rsidRDefault="003F48C2" w:rsidP="003F48C2">
      <w:pPr>
        <w:spacing w:before="0" w:after="0"/>
        <w:jc w:val="both"/>
        <w:rPr>
          <w:rFonts w:asciiTheme="minorHAnsi" w:hAnsiTheme="minorHAnsi" w:cstheme="minorHAnsi"/>
          <w:sz w:val="24"/>
        </w:rPr>
      </w:pPr>
      <w:r>
        <w:rPr>
          <w:rFonts w:asciiTheme="minorHAnsi" w:hAnsiTheme="minorHAnsi" w:cstheme="minorHAnsi"/>
          <w:b/>
          <w:sz w:val="24"/>
        </w:rPr>
        <w:t xml:space="preserve">Obiectiv Specific </w:t>
      </w:r>
      <w:r>
        <w:rPr>
          <w:rFonts w:asciiTheme="minorHAnsi" w:hAnsiTheme="minorHAnsi" w:cstheme="minorHAnsi"/>
          <w:b/>
          <w:bCs/>
          <w:sz w:val="24"/>
        </w:rPr>
        <w:t>RSO</w:t>
      </w:r>
      <w:r w:rsidR="0086799D">
        <w:rPr>
          <w:rFonts w:asciiTheme="minorHAnsi" w:hAnsiTheme="minorHAnsi" w:cstheme="minorHAnsi"/>
          <w:b/>
          <w:bCs/>
          <w:sz w:val="24"/>
        </w:rPr>
        <w:t xml:space="preserve"> </w:t>
      </w:r>
      <w:r>
        <w:rPr>
          <w:rFonts w:asciiTheme="minorHAnsi" w:hAnsiTheme="minorHAnsi" w:cstheme="minorHAnsi"/>
          <w:b/>
          <w:bCs/>
          <w:sz w:val="24"/>
        </w:rPr>
        <w:t>4.2.</w:t>
      </w:r>
      <w:r>
        <w:rPr>
          <w:rFonts w:asciiTheme="minorHAnsi" w:hAnsiTheme="minorHAnsi" w:cstheme="minorHAnsi"/>
          <w:sz w:val="24"/>
        </w:rPr>
        <w:t xml:space="preserve">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DE41E92" w14:textId="77777777" w:rsidR="003F48C2" w:rsidRDefault="003F48C2" w:rsidP="003F48C2">
      <w:pPr>
        <w:spacing w:before="0" w:after="0"/>
        <w:ind w:left="360"/>
        <w:jc w:val="both"/>
        <w:rPr>
          <w:rFonts w:asciiTheme="minorHAnsi" w:hAnsiTheme="minorHAnsi" w:cstheme="minorHAnsi"/>
          <w:sz w:val="24"/>
        </w:rPr>
      </w:pPr>
    </w:p>
    <w:bookmarkEnd w:id="0"/>
    <w:p w14:paraId="1375A261" w14:textId="77777777" w:rsidR="003F48C2" w:rsidRDefault="003F48C2" w:rsidP="003F48C2">
      <w:pPr>
        <w:pStyle w:val="Default"/>
        <w:ind w:firstLine="360"/>
        <w:jc w:val="both"/>
        <w:rPr>
          <w:rFonts w:asciiTheme="minorHAnsi" w:hAnsiTheme="minorHAnsi" w:cstheme="minorHAnsi"/>
        </w:rPr>
      </w:pPr>
      <w:r>
        <w:rPr>
          <w:rFonts w:asciiTheme="minorHAnsi" w:hAnsiTheme="minorHAnsi" w:cstheme="minorHAnsi"/>
          <w:b/>
          <w:bCs/>
        </w:rPr>
        <w:t>Acțiunea 5.1</w:t>
      </w:r>
      <w:r>
        <w:rPr>
          <w:rFonts w:asciiTheme="minorHAnsi" w:hAnsiTheme="minorHAnsi" w:cstheme="minorHAnsi"/>
        </w:rPr>
        <w:t xml:space="preserve"> - Dezvoltarea infrastructurii educaționale la nivelul învățământului preșcolar </w:t>
      </w:r>
    </w:p>
    <w:p w14:paraId="1B2A4B1F" w14:textId="0E319560" w:rsidR="003A5AD4" w:rsidRPr="003A5AD4" w:rsidRDefault="003A5AD4" w:rsidP="003A5AD4">
      <w:pPr>
        <w:spacing w:before="0" w:after="0"/>
        <w:rPr>
          <w:rFonts w:asciiTheme="minorHAnsi" w:hAnsiTheme="minorHAnsi" w:cstheme="minorHAnsi"/>
          <w:sz w:val="24"/>
        </w:rPr>
      </w:pPr>
      <w:r w:rsidRPr="003A5AD4">
        <w:rPr>
          <w:rFonts w:asciiTheme="minorHAnsi" w:hAnsiTheme="minorHAnsi" w:cstheme="minorHAnsi"/>
          <w:sz w:val="24"/>
        </w:rPr>
        <w:t>Apel PRSE/</w:t>
      </w:r>
      <w:r w:rsidR="003F48C2">
        <w:rPr>
          <w:rFonts w:asciiTheme="minorHAnsi" w:hAnsiTheme="minorHAnsi" w:cstheme="minorHAnsi"/>
          <w:sz w:val="24"/>
        </w:rPr>
        <w:t>5</w:t>
      </w:r>
      <w:r w:rsidRPr="003A5AD4">
        <w:rPr>
          <w:rFonts w:asciiTheme="minorHAnsi" w:hAnsiTheme="minorHAnsi" w:cstheme="minorHAnsi"/>
          <w:sz w:val="24"/>
        </w:rPr>
        <w:t xml:space="preserve">.1/1/2023 </w:t>
      </w:r>
    </w:p>
    <w:p w14:paraId="4090A56A" w14:textId="095F26F7" w:rsidR="003A5AD4" w:rsidRPr="003A5AD4" w:rsidRDefault="003A5AD4" w:rsidP="003A5AD4">
      <w:pPr>
        <w:spacing w:before="0" w:after="0"/>
        <w:rPr>
          <w:rFonts w:asciiTheme="minorHAnsi" w:hAnsiTheme="minorHAnsi" w:cstheme="minorHAnsi"/>
          <w:sz w:val="24"/>
        </w:rPr>
      </w:pPr>
    </w:p>
    <w:p w14:paraId="0E51B7B9" w14:textId="7B3818EE" w:rsidR="00724C92" w:rsidRPr="003A5AD4" w:rsidRDefault="00724C92" w:rsidP="003636BC">
      <w:pPr>
        <w:spacing w:before="240"/>
        <w:jc w:val="center"/>
        <w:rPr>
          <w:rFonts w:asciiTheme="minorHAnsi" w:hAnsiTheme="minorHAnsi" w:cstheme="minorHAnsi"/>
          <w:b/>
          <w:sz w:val="24"/>
        </w:rPr>
      </w:pPr>
      <w:r w:rsidRPr="003A5AD4">
        <w:rPr>
          <w:rFonts w:asciiTheme="minorHAnsi" w:hAnsiTheme="minorHAnsi" w:cstheme="minorHAnsi"/>
          <w:b/>
          <w:sz w:val="24"/>
        </w:rPr>
        <w:t xml:space="preserve">HOTĂRÂREA NR. </w:t>
      </w:r>
      <w:r w:rsidRPr="003A5AD4">
        <w:rPr>
          <w:rFonts w:asciiTheme="minorHAnsi" w:hAnsiTheme="minorHAnsi" w:cstheme="minorHAnsi"/>
          <w:sz w:val="24"/>
        </w:rPr>
        <w:t>&lt;..&gt;/&lt;DATA&gt;</w:t>
      </w:r>
    </w:p>
    <w:p w14:paraId="7001E74F" w14:textId="77777777" w:rsidR="00724C92" w:rsidRPr="003A5AD4" w:rsidRDefault="00724C92" w:rsidP="00724C92">
      <w:pPr>
        <w:jc w:val="center"/>
        <w:rPr>
          <w:rFonts w:asciiTheme="minorHAnsi" w:hAnsiTheme="minorHAnsi" w:cstheme="minorHAnsi"/>
          <w:b/>
          <w:sz w:val="24"/>
        </w:rPr>
      </w:pPr>
    </w:p>
    <w:p w14:paraId="5A67E570" w14:textId="79E0B12C" w:rsidR="00724C92" w:rsidRPr="003A5AD4" w:rsidRDefault="00724C92" w:rsidP="00855423">
      <w:pPr>
        <w:rPr>
          <w:rFonts w:asciiTheme="minorHAnsi" w:hAnsiTheme="minorHAnsi" w:cstheme="minorHAnsi"/>
          <w:b/>
          <w:sz w:val="24"/>
        </w:rPr>
      </w:pPr>
      <w:r w:rsidRPr="003A5AD4">
        <w:rPr>
          <w:rFonts w:asciiTheme="minorHAnsi" w:hAnsiTheme="minorHAnsi" w:cstheme="minorHAnsi"/>
          <w:b/>
          <w:sz w:val="24"/>
        </w:rPr>
        <w:t>PREAMBUL</w:t>
      </w:r>
    </w:p>
    <w:p w14:paraId="5ED9D6F9" w14:textId="77777777" w:rsidR="00724C92" w:rsidRPr="003A5AD4" w:rsidRDefault="00724C92" w:rsidP="00724C92">
      <w:pPr>
        <w:jc w:val="center"/>
        <w:rPr>
          <w:rFonts w:asciiTheme="minorHAnsi" w:hAnsiTheme="minorHAnsi" w:cstheme="minorHAnsi"/>
          <w:b/>
          <w:sz w:val="24"/>
        </w:rPr>
      </w:pPr>
      <w:r w:rsidRPr="003A5AD4">
        <w:rPr>
          <w:rFonts w:asciiTheme="minorHAnsi" w:hAnsiTheme="minorHAnsi" w:cstheme="minorHAnsi"/>
          <w:b/>
          <w:sz w:val="24"/>
        </w:rPr>
        <w:t>HOTĂRĂȘTE</w:t>
      </w:r>
    </w:p>
    <w:p w14:paraId="6D682E69" w14:textId="77777777" w:rsidR="00B06874" w:rsidRPr="003A5AD4" w:rsidRDefault="00B06874" w:rsidP="00B06874">
      <w:pPr>
        <w:spacing w:before="0" w:after="0" w:line="360" w:lineRule="auto"/>
        <w:jc w:val="both"/>
        <w:rPr>
          <w:rFonts w:asciiTheme="minorHAnsi" w:hAnsiTheme="minorHAnsi" w:cstheme="minorHAnsi"/>
          <w:sz w:val="24"/>
        </w:rPr>
      </w:pPr>
    </w:p>
    <w:p w14:paraId="53BB92FA" w14:textId="4D4214DE" w:rsidR="00F9164D" w:rsidRPr="003A5AD4" w:rsidRDefault="00724C92"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 xml:space="preserve">ART 1. </w:t>
      </w:r>
      <w:r w:rsidR="00F9164D" w:rsidRPr="003A5AD4">
        <w:rPr>
          <w:rFonts w:asciiTheme="minorHAnsi" w:hAnsiTheme="minorHAnsi" w:cstheme="minorHAnsi"/>
          <w:sz w:val="24"/>
        </w:rPr>
        <w:t>Se apro</w:t>
      </w:r>
      <w:r w:rsidR="003636BC" w:rsidRPr="003A5AD4">
        <w:rPr>
          <w:rFonts w:asciiTheme="minorHAnsi" w:hAnsiTheme="minorHAnsi" w:cstheme="minorHAnsi"/>
          <w:sz w:val="24"/>
        </w:rPr>
        <w:t>bă</w:t>
      </w:r>
      <w:r w:rsidR="00F9164D" w:rsidRPr="003A5AD4">
        <w:rPr>
          <w:rFonts w:asciiTheme="minorHAnsi" w:hAnsiTheme="minorHAnsi" w:cstheme="minorHAnsi"/>
          <w:sz w:val="24"/>
        </w:rPr>
        <w:t xml:space="preserve"> </w:t>
      </w:r>
      <w:r w:rsidR="00CA3796" w:rsidRPr="003A5AD4">
        <w:rPr>
          <w:rFonts w:asciiTheme="minorHAnsi" w:hAnsiTheme="minorHAnsi" w:cstheme="minorHAnsi"/>
          <w:sz w:val="24"/>
        </w:rPr>
        <w:t>documenta</w:t>
      </w:r>
      <w:r w:rsidR="003A5AD4">
        <w:rPr>
          <w:rFonts w:asciiTheme="minorHAnsi" w:hAnsiTheme="minorHAnsi" w:cstheme="minorHAnsi"/>
          <w:sz w:val="24"/>
        </w:rPr>
        <w:t>ț</w:t>
      </w:r>
      <w:r w:rsidR="00CA3796" w:rsidRPr="003A5AD4">
        <w:rPr>
          <w:rFonts w:asciiTheme="minorHAnsi" w:hAnsiTheme="minorHAnsi" w:cstheme="minorHAnsi"/>
          <w:sz w:val="24"/>
        </w:rPr>
        <w:t>ia de avizare a lucr</w:t>
      </w:r>
      <w:r w:rsidR="003636BC" w:rsidRPr="003A5AD4">
        <w:rPr>
          <w:rFonts w:asciiTheme="minorHAnsi" w:hAnsiTheme="minorHAnsi" w:cstheme="minorHAnsi"/>
          <w:sz w:val="24"/>
        </w:rPr>
        <w:t>ă</w:t>
      </w:r>
      <w:r w:rsidR="00CA3796" w:rsidRPr="003A5AD4">
        <w:rPr>
          <w:rFonts w:asciiTheme="minorHAnsi" w:hAnsiTheme="minorHAnsi" w:cstheme="minorHAnsi"/>
          <w:sz w:val="24"/>
        </w:rPr>
        <w:t>rilor de interventii</w:t>
      </w:r>
      <w:r w:rsidR="00B06874" w:rsidRPr="003A5AD4">
        <w:rPr>
          <w:rFonts w:asciiTheme="minorHAnsi" w:hAnsiTheme="minorHAnsi" w:cstheme="minorHAnsi"/>
          <w:sz w:val="24"/>
        </w:rPr>
        <w:t>/studiu de fezabilitate/studiu de oportunitate</w:t>
      </w:r>
      <w:r w:rsidR="00CA3796" w:rsidRPr="003A5AD4">
        <w:rPr>
          <w:rFonts w:asciiTheme="minorHAnsi" w:hAnsiTheme="minorHAnsi" w:cstheme="minorHAnsi"/>
          <w:sz w:val="24"/>
        </w:rPr>
        <w:t xml:space="preserve"> pentru obiectivul de investitii titlul „...”, conform anexei care face parte integrant</w:t>
      </w:r>
      <w:r w:rsidR="003636BC" w:rsidRPr="003A5AD4">
        <w:rPr>
          <w:rFonts w:asciiTheme="minorHAnsi" w:hAnsiTheme="minorHAnsi" w:cstheme="minorHAnsi"/>
          <w:sz w:val="24"/>
        </w:rPr>
        <w:t>ă</w:t>
      </w:r>
      <w:r w:rsidR="00CA3796" w:rsidRPr="003A5AD4">
        <w:rPr>
          <w:rFonts w:asciiTheme="minorHAnsi" w:hAnsiTheme="minorHAnsi" w:cstheme="minorHAnsi"/>
          <w:sz w:val="24"/>
        </w:rPr>
        <w:t xml:space="preserve"> din prezenta hot</w:t>
      </w:r>
      <w:r w:rsidR="003636BC" w:rsidRPr="003A5AD4">
        <w:rPr>
          <w:rFonts w:asciiTheme="minorHAnsi" w:hAnsiTheme="minorHAnsi" w:cstheme="minorHAnsi"/>
          <w:sz w:val="24"/>
        </w:rPr>
        <w:t>ă</w:t>
      </w:r>
      <w:r w:rsidR="00CA3796" w:rsidRPr="003A5AD4">
        <w:rPr>
          <w:rFonts w:asciiTheme="minorHAnsi" w:hAnsiTheme="minorHAnsi" w:cstheme="minorHAnsi"/>
          <w:sz w:val="24"/>
        </w:rPr>
        <w:t>r</w:t>
      </w:r>
      <w:r w:rsidR="003636BC" w:rsidRPr="003A5AD4">
        <w:rPr>
          <w:rFonts w:asciiTheme="minorHAnsi" w:hAnsiTheme="minorHAnsi" w:cstheme="minorHAnsi"/>
          <w:sz w:val="24"/>
        </w:rPr>
        <w:t>â</w:t>
      </w:r>
      <w:r w:rsidR="00CA3796" w:rsidRPr="003A5AD4">
        <w:rPr>
          <w:rFonts w:asciiTheme="minorHAnsi" w:hAnsiTheme="minorHAnsi" w:cstheme="minorHAnsi"/>
          <w:sz w:val="24"/>
        </w:rPr>
        <w:t>re.</w:t>
      </w:r>
    </w:p>
    <w:p w14:paraId="56E418DF" w14:textId="6BE59D15" w:rsidR="00B06874" w:rsidRPr="003A5AD4" w:rsidRDefault="00B06874"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ART 2. Se aprob</w:t>
      </w:r>
      <w:r w:rsidR="003636BC" w:rsidRPr="003A5AD4">
        <w:rPr>
          <w:rFonts w:asciiTheme="minorHAnsi" w:hAnsiTheme="minorHAnsi" w:cstheme="minorHAnsi"/>
          <w:sz w:val="24"/>
        </w:rPr>
        <w:t>ă</w:t>
      </w:r>
      <w:r w:rsidRPr="003A5AD4">
        <w:rPr>
          <w:rFonts w:asciiTheme="minorHAnsi" w:hAnsiTheme="minorHAnsi" w:cstheme="minorHAnsi"/>
          <w:sz w:val="24"/>
        </w:rPr>
        <w:t xml:space="preserve"> indicatorii tehnico-economici pentru obiectivul de investitii: titlul „...”,</w:t>
      </w:r>
      <w:r w:rsidR="003636BC" w:rsidRPr="003A5AD4">
        <w:rPr>
          <w:rFonts w:asciiTheme="minorHAnsi" w:hAnsiTheme="minorHAnsi" w:cstheme="minorHAnsi"/>
          <w:sz w:val="24"/>
        </w:rPr>
        <w:t xml:space="preserve"> </w:t>
      </w:r>
      <w:r w:rsidRPr="003A5AD4">
        <w:rPr>
          <w:rFonts w:asciiTheme="minorHAnsi" w:hAnsiTheme="minorHAnsi" w:cstheme="minorHAnsi"/>
          <w:sz w:val="24"/>
        </w:rPr>
        <w:t>conform anexei care face parte integrant</w:t>
      </w:r>
      <w:r w:rsidR="003636BC" w:rsidRPr="003A5AD4">
        <w:rPr>
          <w:rFonts w:asciiTheme="minorHAnsi" w:hAnsiTheme="minorHAnsi" w:cstheme="minorHAnsi"/>
          <w:sz w:val="24"/>
        </w:rPr>
        <w:t>ă</w:t>
      </w:r>
      <w:r w:rsidRPr="003A5AD4">
        <w:rPr>
          <w:rFonts w:asciiTheme="minorHAnsi" w:hAnsiTheme="minorHAnsi" w:cstheme="minorHAnsi"/>
          <w:sz w:val="24"/>
        </w:rPr>
        <w:t xml:space="preserve"> din prezenta hot</w:t>
      </w:r>
      <w:r w:rsidR="003636BC" w:rsidRPr="003A5AD4">
        <w:rPr>
          <w:rFonts w:asciiTheme="minorHAnsi" w:hAnsiTheme="minorHAnsi" w:cstheme="minorHAnsi"/>
          <w:sz w:val="24"/>
        </w:rPr>
        <w:t>ă</w:t>
      </w:r>
      <w:r w:rsidRPr="003A5AD4">
        <w:rPr>
          <w:rFonts w:asciiTheme="minorHAnsi" w:hAnsiTheme="minorHAnsi" w:cstheme="minorHAnsi"/>
          <w:sz w:val="24"/>
        </w:rPr>
        <w:t>r</w:t>
      </w:r>
      <w:r w:rsidR="003636BC" w:rsidRPr="003A5AD4">
        <w:rPr>
          <w:rFonts w:asciiTheme="minorHAnsi" w:hAnsiTheme="minorHAnsi" w:cstheme="minorHAnsi"/>
          <w:sz w:val="24"/>
        </w:rPr>
        <w:t>â</w:t>
      </w:r>
      <w:r w:rsidRPr="003A5AD4">
        <w:rPr>
          <w:rFonts w:asciiTheme="minorHAnsi" w:hAnsiTheme="minorHAnsi" w:cstheme="minorHAnsi"/>
          <w:sz w:val="24"/>
        </w:rPr>
        <w:t>re.</w:t>
      </w:r>
    </w:p>
    <w:p w14:paraId="3418FF45" w14:textId="5D023A0A" w:rsidR="00B06874" w:rsidRPr="003A5AD4" w:rsidRDefault="00B06874"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Art. 3. Finantarea obiectivului de investitii se va face in cadrul Programul</w:t>
      </w:r>
      <w:r w:rsidR="003636BC" w:rsidRPr="003A5AD4">
        <w:rPr>
          <w:rFonts w:asciiTheme="minorHAnsi" w:hAnsiTheme="minorHAnsi" w:cstheme="minorHAnsi"/>
          <w:sz w:val="24"/>
        </w:rPr>
        <w:t xml:space="preserve"> </w:t>
      </w:r>
      <w:r w:rsidRPr="003A5AD4">
        <w:rPr>
          <w:rFonts w:asciiTheme="minorHAnsi" w:hAnsiTheme="minorHAnsi" w:cstheme="minorHAnsi"/>
          <w:sz w:val="24"/>
        </w:rPr>
        <w:t xml:space="preserve">Regional 2021-2027, Obiectiv specific </w:t>
      </w:r>
      <w:r w:rsidR="00A03795">
        <w:rPr>
          <w:rFonts w:asciiTheme="minorHAnsi" w:hAnsiTheme="minorHAnsi" w:cstheme="minorHAnsi"/>
          <w:sz w:val="24"/>
        </w:rPr>
        <w:t>xxxxxxxxxxxxxx</w:t>
      </w:r>
      <w:r w:rsidRPr="003A5AD4">
        <w:rPr>
          <w:rFonts w:asciiTheme="minorHAnsi" w:hAnsiTheme="minorHAnsi" w:cstheme="minorHAnsi"/>
          <w:sz w:val="24"/>
        </w:rPr>
        <w:t>, apelul de proiecte nr................</w:t>
      </w:r>
    </w:p>
    <w:p w14:paraId="284048F1" w14:textId="77777777" w:rsidR="00724C92" w:rsidRPr="003A5AD4" w:rsidRDefault="00724C92" w:rsidP="00724C92">
      <w:pPr>
        <w:jc w:val="both"/>
        <w:rPr>
          <w:rFonts w:asciiTheme="minorHAnsi" w:hAnsiTheme="minorHAnsi" w:cstheme="minorHAnsi"/>
          <w:sz w:val="24"/>
        </w:rPr>
      </w:pPr>
      <w:r w:rsidRPr="003A5AD4">
        <w:rPr>
          <w:rFonts w:asciiTheme="minorHAnsi" w:hAnsiTheme="minorHAnsi" w:cstheme="minorHAnsi"/>
          <w:sz w:val="24"/>
        </w:rPr>
        <w:t xml:space="preserve">Prezenta hotărâre a fost adoptată astăzi, &lt;DATA&gt;, cu un număr de ... voturi pentru, voturi abţineri..., voturi împotrivă ..., din totalul de ... consilieri </w:t>
      </w:r>
      <w:r w:rsidR="00350DC4" w:rsidRPr="003A5AD4">
        <w:rPr>
          <w:rFonts w:asciiTheme="minorHAnsi" w:hAnsiTheme="minorHAnsi" w:cstheme="minorHAnsi"/>
          <w:sz w:val="24"/>
        </w:rPr>
        <w:t>/ membri p</w:t>
      </w:r>
      <w:r w:rsidRPr="003A5AD4">
        <w:rPr>
          <w:rFonts w:asciiTheme="minorHAnsi" w:hAnsiTheme="minorHAnsi" w:cstheme="minorHAnsi"/>
          <w:sz w:val="24"/>
        </w:rPr>
        <w:t>rezenţi.</w:t>
      </w:r>
    </w:p>
    <w:p w14:paraId="453B0F94" w14:textId="77777777" w:rsidR="00724C92" w:rsidRPr="003A5AD4" w:rsidRDefault="00724C92" w:rsidP="00724C92">
      <w:pPr>
        <w:ind w:left="360"/>
        <w:jc w:val="both"/>
        <w:rPr>
          <w:rFonts w:asciiTheme="minorHAnsi" w:hAnsiTheme="minorHAnsi" w:cstheme="minorHAnsi"/>
          <w:sz w:val="24"/>
        </w:rPr>
      </w:pPr>
    </w:p>
    <w:p w14:paraId="3860DDC5" w14:textId="77777777" w:rsidR="00724C92" w:rsidRPr="003A5AD4" w:rsidRDefault="00724C92" w:rsidP="00855423">
      <w:pPr>
        <w:jc w:val="center"/>
        <w:rPr>
          <w:rFonts w:asciiTheme="minorHAnsi" w:hAnsiTheme="minorHAnsi" w:cstheme="minorHAnsi"/>
          <w:b/>
          <w:sz w:val="24"/>
        </w:rPr>
      </w:pPr>
      <w:r w:rsidRPr="003A5AD4">
        <w:rPr>
          <w:rFonts w:asciiTheme="minorHAnsi" w:hAnsiTheme="minorHAnsi" w:cstheme="minorHAnsi"/>
          <w:b/>
          <w:sz w:val="24"/>
        </w:rPr>
        <w:lastRenderedPageBreak/>
        <w:t>PREŞEDINTE DE ŞEDINŢĂ</w:t>
      </w:r>
    </w:p>
    <w:p w14:paraId="673081E6" w14:textId="77777777" w:rsidR="003B7C44" w:rsidRPr="003A5AD4" w:rsidRDefault="00724C92" w:rsidP="003B7C44">
      <w:pPr>
        <w:ind w:left="360"/>
        <w:jc w:val="center"/>
        <w:rPr>
          <w:rFonts w:asciiTheme="minorHAnsi" w:hAnsiTheme="minorHAnsi" w:cstheme="minorHAnsi"/>
          <w:b/>
          <w:sz w:val="24"/>
        </w:rPr>
      </w:pPr>
      <w:r w:rsidRPr="003A5AD4">
        <w:rPr>
          <w:rFonts w:asciiTheme="minorHAnsi" w:hAnsiTheme="minorHAnsi" w:cstheme="minorHAnsi"/>
          <w:b/>
          <w:sz w:val="24"/>
        </w:rPr>
        <w:t>.........................</w:t>
      </w:r>
      <w:r w:rsidR="00855423" w:rsidRPr="003A5AD4">
        <w:rPr>
          <w:rFonts w:asciiTheme="minorHAnsi" w:hAnsiTheme="minorHAnsi" w:cstheme="minorHAnsi"/>
          <w:b/>
          <w:sz w:val="24"/>
        </w:rPr>
        <w:t xml:space="preserve">                               </w:t>
      </w:r>
    </w:p>
    <w:p w14:paraId="3A31C4BC" w14:textId="1E70C489" w:rsidR="00724C92" w:rsidRPr="003A5AD4" w:rsidRDefault="00724C92" w:rsidP="00855423">
      <w:pPr>
        <w:ind w:left="360"/>
        <w:jc w:val="right"/>
        <w:rPr>
          <w:rFonts w:asciiTheme="minorHAnsi" w:hAnsiTheme="minorHAnsi" w:cstheme="minorHAnsi"/>
          <w:b/>
          <w:sz w:val="24"/>
        </w:rPr>
      </w:pPr>
      <w:r w:rsidRPr="003A5AD4">
        <w:rPr>
          <w:rFonts w:asciiTheme="minorHAnsi" w:hAnsiTheme="minorHAnsi" w:cstheme="minorHAnsi"/>
          <w:sz w:val="24"/>
        </w:rPr>
        <w:t>SECRETAR..............</w:t>
      </w:r>
    </w:p>
    <w:p w14:paraId="22553A4A" w14:textId="77777777" w:rsidR="00724C92" w:rsidRPr="003A5AD4" w:rsidRDefault="00724C92" w:rsidP="00724C92">
      <w:pPr>
        <w:jc w:val="both"/>
        <w:rPr>
          <w:rFonts w:asciiTheme="minorHAnsi" w:hAnsiTheme="minorHAnsi" w:cstheme="minorHAnsi"/>
          <w:b/>
          <w:sz w:val="24"/>
        </w:rPr>
      </w:pPr>
    </w:p>
    <w:p w14:paraId="3AA9E221" w14:textId="77777777" w:rsidR="00724C92" w:rsidRPr="003A5AD4" w:rsidRDefault="00724C92" w:rsidP="00724C92">
      <w:pPr>
        <w:jc w:val="both"/>
        <w:rPr>
          <w:rFonts w:asciiTheme="minorHAnsi" w:hAnsiTheme="minorHAnsi" w:cstheme="minorHAnsi"/>
          <w:b/>
          <w:spacing w:val="26"/>
          <w:sz w:val="24"/>
        </w:rPr>
      </w:pPr>
    </w:p>
    <w:p w14:paraId="2254DD23" w14:textId="7897B2EB" w:rsidR="00FB6EBC" w:rsidRPr="003A5AD4" w:rsidRDefault="00D467CD" w:rsidP="00D467CD">
      <w:pPr>
        <w:jc w:val="right"/>
        <w:rPr>
          <w:rFonts w:asciiTheme="minorHAnsi" w:hAnsiTheme="minorHAnsi" w:cstheme="minorHAnsi"/>
          <w:sz w:val="24"/>
        </w:rPr>
      </w:pPr>
      <w:r w:rsidRPr="003A5AD4">
        <w:rPr>
          <w:rFonts w:asciiTheme="minorHAnsi" w:hAnsiTheme="minorHAnsi" w:cstheme="minorHAnsi"/>
          <w:sz w:val="24"/>
        </w:rPr>
        <w:t>Anexa nr.1 la HCL nr. ..........</w:t>
      </w:r>
    </w:p>
    <w:p w14:paraId="1781DFA7" w14:textId="77777777" w:rsidR="002968F2" w:rsidRPr="003A5AD4" w:rsidRDefault="002968F2" w:rsidP="004C7EF5">
      <w:pPr>
        <w:rPr>
          <w:rFonts w:asciiTheme="minorHAnsi" w:hAnsiTheme="minorHAnsi" w:cstheme="minorHAnsi"/>
          <w:sz w:val="24"/>
        </w:rPr>
      </w:pPr>
    </w:p>
    <w:p w14:paraId="6EB7ECCF" w14:textId="4909C971" w:rsidR="00D467CD" w:rsidRPr="003A5AD4" w:rsidRDefault="004C7EF5" w:rsidP="004C7EF5">
      <w:pPr>
        <w:rPr>
          <w:rFonts w:asciiTheme="minorHAnsi" w:hAnsiTheme="minorHAnsi" w:cstheme="minorHAnsi"/>
          <w:sz w:val="24"/>
        </w:rPr>
      </w:pPr>
      <w:r w:rsidRPr="003A5AD4">
        <w:rPr>
          <w:rFonts w:asciiTheme="minorHAnsi" w:hAnsiTheme="minorHAnsi" w:cstheme="minorHAnsi"/>
          <w:sz w:val="24"/>
        </w:rPr>
        <w:t>Caracteristici principale si indicatori tehnico</w:t>
      </w:r>
      <w:r w:rsidR="00794FCA" w:rsidRPr="003A5AD4">
        <w:rPr>
          <w:rFonts w:asciiTheme="minorHAnsi" w:hAnsiTheme="minorHAnsi" w:cstheme="minorHAnsi"/>
          <w:sz w:val="24"/>
        </w:rPr>
        <w:t xml:space="preserve">- </w:t>
      </w:r>
      <w:r w:rsidRPr="003A5AD4">
        <w:rPr>
          <w:rFonts w:asciiTheme="minorHAnsi" w:hAnsiTheme="minorHAnsi" w:cstheme="minorHAnsi"/>
          <w:sz w:val="24"/>
        </w:rPr>
        <w:t>economici cuprinsi in DALI/SF/STUDIU DE OPORTUNITATE, privind: titlul „....”</w:t>
      </w:r>
    </w:p>
    <w:p w14:paraId="1BF017AF" w14:textId="64C961C0" w:rsidR="004C7EF5" w:rsidRPr="003A5AD4" w:rsidRDefault="004C7EF5" w:rsidP="004C7EF5">
      <w:pPr>
        <w:rPr>
          <w:rFonts w:asciiTheme="minorHAnsi" w:hAnsiTheme="minorHAnsi" w:cstheme="minorHAnsi"/>
          <w:sz w:val="24"/>
        </w:rPr>
      </w:pPr>
    </w:p>
    <w:p w14:paraId="1CB7E00A" w14:textId="6CB87E06" w:rsidR="004C7EF5" w:rsidRPr="003A5AD4" w:rsidRDefault="004C7EF5" w:rsidP="004C7EF5">
      <w:pPr>
        <w:rPr>
          <w:rFonts w:asciiTheme="minorHAnsi" w:hAnsiTheme="minorHAnsi" w:cstheme="minorHAnsi"/>
          <w:b/>
          <w:bCs/>
          <w:sz w:val="24"/>
        </w:rPr>
      </w:pPr>
      <w:r w:rsidRPr="003A5AD4">
        <w:rPr>
          <w:rFonts w:asciiTheme="minorHAnsi" w:hAnsiTheme="minorHAnsi" w:cstheme="minorHAnsi"/>
          <w:b/>
          <w:bCs/>
          <w:sz w:val="24"/>
        </w:rPr>
        <w:t xml:space="preserve">Beneficiarul investitiei: </w:t>
      </w:r>
    </w:p>
    <w:p w14:paraId="7603981F" w14:textId="5018E81D" w:rsidR="004C7EF5" w:rsidRPr="003A5AD4" w:rsidRDefault="004C7EF5" w:rsidP="004C7EF5">
      <w:pPr>
        <w:rPr>
          <w:rFonts w:asciiTheme="minorHAnsi" w:hAnsiTheme="minorHAnsi" w:cstheme="minorHAnsi"/>
          <w:b/>
          <w:bCs/>
          <w:sz w:val="24"/>
        </w:rPr>
      </w:pPr>
      <w:r w:rsidRPr="003A5AD4">
        <w:rPr>
          <w:rFonts w:asciiTheme="minorHAnsi" w:hAnsiTheme="minorHAnsi" w:cstheme="minorHAnsi"/>
          <w:b/>
          <w:bCs/>
          <w:sz w:val="24"/>
        </w:rPr>
        <w:t>Denumirea obiectivului: „...””</w:t>
      </w:r>
    </w:p>
    <w:p w14:paraId="55B516CB" w14:textId="1F38545F" w:rsidR="004C7EF5" w:rsidRPr="003A5AD4" w:rsidRDefault="004C7EF5" w:rsidP="004C7EF5">
      <w:pPr>
        <w:rPr>
          <w:rFonts w:asciiTheme="minorHAnsi" w:hAnsiTheme="minorHAnsi" w:cstheme="minorHAnsi"/>
          <w:sz w:val="24"/>
        </w:rPr>
      </w:pPr>
    </w:p>
    <w:p w14:paraId="4F098632" w14:textId="01029908" w:rsidR="004C7EF5" w:rsidRPr="003A5AD4" w:rsidRDefault="004C7EF5" w:rsidP="004C7EF5">
      <w:pPr>
        <w:rPr>
          <w:rFonts w:asciiTheme="minorHAnsi" w:hAnsiTheme="minorHAnsi" w:cstheme="minorHAnsi"/>
          <w:sz w:val="24"/>
        </w:rPr>
      </w:pPr>
      <w:r w:rsidRPr="003A5AD4">
        <w:rPr>
          <w:rFonts w:asciiTheme="minorHAnsi" w:hAnsiTheme="minorHAnsi" w:cstheme="minorHAnsi"/>
          <w:b/>
          <w:bCs/>
          <w:sz w:val="24"/>
        </w:rPr>
        <w:t>Descrierea amplasamentului</w:t>
      </w:r>
      <w:r w:rsidRPr="003A5AD4">
        <w:rPr>
          <w:rFonts w:asciiTheme="minorHAnsi" w:hAnsiTheme="minorHAnsi" w:cstheme="minorHAnsi"/>
          <w:sz w:val="24"/>
        </w:rPr>
        <w:t xml:space="preserve"> ( localizare- teren intravilan</w:t>
      </w:r>
      <w:r w:rsidR="001902E0" w:rsidRPr="003A5AD4">
        <w:rPr>
          <w:rFonts w:asciiTheme="minorHAnsi" w:hAnsiTheme="minorHAnsi" w:cstheme="minorHAnsi"/>
          <w:sz w:val="24"/>
        </w:rPr>
        <w:t>/extravilan, suprafata terenului)</w:t>
      </w:r>
    </w:p>
    <w:p w14:paraId="5BB577DC" w14:textId="5BD4190A" w:rsidR="00226CA9" w:rsidRPr="003A5AD4" w:rsidRDefault="00226CA9" w:rsidP="004C7EF5">
      <w:pPr>
        <w:rPr>
          <w:rFonts w:asciiTheme="minorHAnsi" w:hAnsiTheme="minorHAnsi" w:cstheme="minorHAnsi"/>
          <w:b/>
          <w:bCs/>
          <w:sz w:val="24"/>
        </w:rPr>
      </w:pPr>
      <w:r w:rsidRPr="003A5AD4">
        <w:rPr>
          <w:rFonts w:asciiTheme="minorHAnsi" w:hAnsiTheme="minorHAnsi" w:cstheme="minorHAnsi"/>
          <w:b/>
          <w:bCs/>
          <w:sz w:val="24"/>
        </w:rPr>
        <w:t>Descrierea sumar</w:t>
      </w:r>
      <w:r w:rsidR="00794FCA" w:rsidRPr="003A5AD4">
        <w:rPr>
          <w:rFonts w:asciiTheme="minorHAnsi" w:hAnsiTheme="minorHAnsi" w:cstheme="minorHAnsi"/>
          <w:b/>
          <w:bCs/>
          <w:sz w:val="24"/>
        </w:rPr>
        <w:t>ă</w:t>
      </w:r>
      <w:r w:rsidRPr="003A5AD4">
        <w:rPr>
          <w:rFonts w:asciiTheme="minorHAnsi" w:hAnsiTheme="minorHAnsi" w:cstheme="minorHAnsi"/>
          <w:b/>
          <w:bCs/>
          <w:sz w:val="24"/>
        </w:rPr>
        <w:t xml:space="preserve"> a </w:t>
      </w:r>
      <w:r w:rsidR="00BF5F9B" w:rsidRPr="003A5AD4">
        <w:rPr>
          <w:rFonts w:asciiTheme="minorHAnsi" w:hAnsiTheme="minorHAnsi" w:cstheme="minorHAnsi"/>
          <w:b/>
          <w:bCs/>
          <w:sz w:val="24"/>
        </w:rPr>
        <w:t>investitiei:</w:t>
      </w:r>
    </w:p>
    <w:p w14:paraId="3F8C6B3E" w14:textId="01F3F321" w:rsidR="001902E0" w:rsidRPr="003A5AD4" w:rsidRDefault="001902E0" w:rsidP="004C7EF5">
      <w:pPr>
        <w:rPr>
          <w:rFonts w:asciiTheme="minorHAnsi" w:hAnsiTheme="minorHAnsi" w:cstheme="minorHAnsi"/>
          <w:sz w:val="24"/>
        </w:rPr>
      </w:pPr>
      <w:r w:rsidRPr="003A5AD4">
        <w:rPr>
          <w:rFonts w:asciiTheme="minorHAnsi" w:hAnsiTheme="minorHAnsi" w:cstheme="minorHAnsi"/>
          <w:sz w:val="24"/>
        </w:rPr>
        <w:t>(....)</w:t>
      </w:r>
    </w:p>
    <w:p w14:paraId="06C2DFA8" w14:textId="68D27AC1" w:rsidR="001902E0" w:rsidRPr="003A5AD4" w:rsidRDefault="001902E0" w:rsidP="004C7EF5">
      <w:pPr>
        <w:rPr>
          <w:rFonts w:asciiTheme="minorHAnsi" w:hAnsiTheme="minorHAnsi" w:cstheme="minorHAnsi"/>
          <w:b/>
          <w:bCs/>
          <w:sz w:val="24"/>
        </w:rPr>
      </w:pPr>
      <w:r w:rsidRPr="003A5AD4">
        <w:rPr>
          <w:rFonts w:asciiTheme="minorHAnsi" w:hAnsiTheme="minorHAnsi" w:cstheme="minorHAnsi"/>
          <w:b/>
          <w:bCs/>
          <w:sz w:val="24"/>
        </w:rPr>
        <w:t>Principalii indicatori tehnico</w:t>
      </w:r>
      <w:r w:rsidR="00794FCA" w:rsidRPr="003A5AD4">
        <w:rPr>
          <w:rFonts w:asciiTheme="minorHAnsi" w:hAnsiTheme="minorHAnsi" w:cstheme="minorHAnsi"/>
          <w:b/>
          <w:bCs/>
          <w:sz w:val="24"/>
        </w:rPr>
        <w:t>-</w:t>
      </w:r>
      <w:r w:rsidRPr="003A5AD4">
        <w:rPr>
          <w:rFonts w:asciiTheme="minorHAnsi" w:hAnsiTheme="minorHAnsi" w:cstheme="minorHAnsi"/>
          <w:b/>
          <w:bCs/>
          <w:sz w:val="24"/>
        </w:rPr>
        <w:t xml:space="preserve">economici aferenti investitiei </w:t>
      </w:r>
    </w:p>
    <w:p w14:paraId="199B8516" w14:textId="7E5DCF9C" w:rsidR="001902E0" w:rsidRPr="003A5AD4" w:rsidRDefault="001902E0"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Indicatorii maximali, respectiv valoarea total</w:t>
      </w:r>
      <w:r w:rsidR="00794FCA" w:rsidRPr="003A5AD4">
        <w:rPr>
          <w:rFonts w:asciiTheme="minorHAnsi" w:hAnsiTheme="minorHAnsi" w:cstheme="minorHAnsi"/>
          <w:szCs w:val="24"/>
        </w:rPr>
        <w:t>ă</w:t>
      </w:r>
      <w:r w:rsidRPr="003A5AD4">
        <w:rPr>
          <w:rFonts w:asciiTheme="minorHAnsi" w:hAnsiTheme="minorHAnsi" w:cstheme="minorHAnsi"/>
          <w:szCs w:val="24"/>
        </w:rPr>
        <w:t xml:space="preserve"> a obiectivului de investitii, exprimat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in lei, cu TVA, si respectiv f</w:t>
      </w:r>
      <w:r w:rsidR="00794FCA" w:rsidRPr="003A5AD4">
        <w:rPr>
          <w:rFonts w:asciiTheme="minorHAnsi" w:hAnsiTheme="minorHAnsi" w:cstheme="minorHAnsi"/>
          <w:szCs w:val="24"/>
        </w:rPr>
        <w:t>ă</w:t>
      </w:r>
      <w:r w:rsidRPr="003A5AD4">
        <w:rPr>
          <w:rFonts w:asciiTheme="minorHAnsi" w:hAnsiTheme="minorHAnsi" w:cstheme="minorHAnsi"/>
          <w:szCs w:val="24"/>
        </w:rPr>
        <w:t>r</w:t>
      </w:r>
      <w:r w:rsidR="00794FCA" w:rsidRPr="003A5AD4">
        <w:rPr>
          <w:rFonts w:asciiTheme="minorHAnsi" w:hAnsiTheme="minorHAnsi" w:cstheme="minorHAnsi"/>
          <w:szCs w:val="24"/>
        </w:rPr>
        <w:t>ă</w:t>
      </w:r>
      <w:r w:rsidRPr="003A5AD4">
        <w:rPr>
          <w:rFonts w:asciiTheme="minorHAnsi" w:hAnsiTheme="minorHAnsi" w:cstheme="minorHAnsi"/>
          <w:szCs w:val="24"/>
        </w:rPr>
        <w:t xml:space="preserve"> TVA, din care constructii – montaj (C+M), in conformitate cu devizul general;</w:t>
      </w:r>
    </w:p>
    <w:p w14:paraId="52E59CEC" w14:textId="33F6C4AF"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total</w:t>
      </w:r>
      <w:r w:rsidR="00794FCA" w:rsidRPr="003A5AD4">
        <w:rPr>
          <w:rFonts w:asciiTheme="minorHAnsi" w:hAnsiTheme="minorHAnsi" w:cstheme="minorHAnsi"/>
          <w:sz w:val="24"/>
        </w:rPr>
        <w:t>ă</w:t>
      </w:r>
      <w:r w:rsidRPr="003A5AD4">
        <w:rPr>
          <w:rFonts w:asciiTheme="minorHAnsi" w:hAnsiTheme="minorHAnsi" w:cstheme="minorHAnsi"/>
          <w:sz w:val="24"/>
        </w:rPr>
        <w:t xml:space="preserve"> a investi</w:t>
      </w:r>
      <w:r w:rsidR="003A5AD4">
        <w:rPr>
          <w:rFonts w:asciiTheme="minorHAnsi" w:hAnsiTheme="minorHAnsi" w:cstheme="minorHAnsi"/>
          <w:sz w:val="24"/>
        </w:rPr>
        <w:t>ț</w:t>
      </w:r>
      <w:r w:rsidRPr="003A5AD4">
        <w:rPr>
          <w:rFonts w:asciiTheme="minorHAnsi" w:hAnsiTheme="minorHAnsi" w:cstheme="minorHAnsi"/>
          <w:sz w:val="24"/>
        </w:rPr>
        <w:t>iei cu TVA:</w:t>
      </w:r>
    </w:p>
    <w:p w14:paraId="5C41FA96" w14:textId="355D73EB"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C+M a investi</w:t>
      </w:r>
      <w:r w:rsidR="003A5AD4">
        <w:rPr>
          <w:rFonts w:asciiTheme="minorHAnsi" w:hAnsiTheme="minorHAnsi" w:cstheme="minorHAnsi"/>
          <w:sz w:val="24"/>
        </w:rPr>
        <w:t>ți</w:t>
      </w:r>
      <w:r w:rsidRPr="003A5AD4">
        <w:rPr>
          <w:rFonts w:asciiTheme="minorHAnsi" w:hAnsiTheme="minorHAnsi" w:cstheme="minorHAnsi"/>
          <w:sz w:val="24"/>
        </w:rPr>
        <w:t>ei  cu TVA:</w:t>
      </w:r>
    </w:p>
    <w:p w14:paraId="1439AD8F" w14:textId="4B9FEC18"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total</w:t>
      </w:r>
      <w:r w:rsidR="00794FCA" w:rsidRPr="003A5AD4">
        <w:rPr>
          <w:rFonts w:asciiTheme="minorHAnsi" w:hAnsiTheme="minorHAnsi" w:cstheme="minorHAnsi"/>
          <w:sz w:val="24"/>
        </w:rPr>
        <w:t>ă</w:t>
      </w:r>
      <w:r w:rsidRPr="003A5AD4">
        <w:rPr>
          <w:rFonts w:asciiTheme="minorHAnsi" w:hAnsiTheme="minorHAnsi" w:cstheme="minorHAnsi"/>
          <w:sz w:val="24"/>
        </w:rPr>
        <w:t xml:space="preserve"> a investi</w:t>
      </w:r>
      <w:r w:rsidR="003A5AD4">
        <w:rPr>
          <w:rFonts w:asciiTheme="minorHAnsi" w:hAnsiTheme="minorHAnsi" w:cstheme="minorHAnsi"/>
          <w:sz w:val="24"/>
        </w:rPr>
        <w:t>ț</w:t>
      </w:r>
      <w:r w:rsidRPr="003A5AD4">
        <w:rPr>
          <w:rFonts w:asciiTheme="minorHAnsi" w:hAnsiTheme="minorHAnsi" w:cstheme="minorHAnsi"/>
          <w:sz w:val="24"/>
        </w:rPr>
        <w:t>iei fara TVA:</w:t>
      </w:r>
    </w:p>
    <w:p w14:paraId="04496EB4" w14:textId="048B44F8"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C+M a investi</w:t>
      </w:r>
      <w:r w:rsidR="003A5AD4">
        <w:rPr>
          <w:rFonts w:asciiTheme="minorHAnsi" w:hAnsiTheme="minorHAnsi" w:cstheme="minorHAnsi"/>
          <w:sz w:val="24"/>
        </w:rPr>
        <w:t>ți</w:t>
      </w:r>
      <w:r w:rsidRPr="003A5AD4">
        <w:rPr>
          <w:rFonts w:asciiTheme="minorHAnsi" w:hAnsiTheme="minorHAnsi" w:cstheme="minorHAnsi"/>
          <w:sz w:val="24"/>
        </w:rPr>
        <w:t>ei fara TVA:</w:t>
      </w:r>
    </w:p>
    <w:p w14:paraId="18157875" w14:textId="0DB7D15A" w:rsidR="004C7EF5" w:rsidRPr="003A5AD4" w:rsidRDefault="001902E0"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Indicatori minimali</w:t>
      </w:r>
      <w:r w:rsidR="00D3293D" w:rsidRPr="003A5AD4">
        <w:rPr>
          <w:rFonts w:asciiTheme="minorHAnsi" w:hAnsiTheme="minorHAnsi" w:cstheme="minorHAnsi"/>
          <w:szCs w:val="24"/>
        </w:rPr>
        <w:t>, respectiv indicatori de performan</w:t>
      </w:r>
      <w:r w:rsidR="003A5AD4">
        <w:rPr>
          <w:rFonts w:asciiTheme="minorHAnsi" w:hAnsiTheme="minorHAnsi" w:cstheme="minorHAnsi"/>
          <w:szCs w:val="24"/>
        </w:rPr>
        <w:t>ț</w:t>
      </w:r>
      <w:r w:rsidR="00794FCA" w:rsidRPr="003A5AD4">
        <w:rPr>
          <w:rFonts w:asciiTheme="minorHAnsi" w:hAnsiTheme="minorHAnsi" w:cstheme="minorHAnsi"/>
          <w:szCs w:val="24"/>
        </w:rPr>
        <w:t>ă</w:t>
      </w:r>
      <w:r w:rsidR="003A5AD4">
        <w:rPr>
          <w:rFonts w:asciiTheme="minorHAnsi" w:hAnsiTheme="minorHAnsi" w:cstheme="minorHAnsi"/>
          <w:szCs w:val="24"/>
        </w:rPr>
        <w:t xml:space="preserve"> </w:t>
      </w:r>
      <w:r w:rsidR="00D3293D" w:rsidRPr="003A5AD4">
        <w:rPr>
          <w:rFonts w:asciiTheme="minorHAnsi" w:hAnsiTheme="minorHAnsi" w:cstheme="minorHAnsi"/>
          <w:szCs w:val="24"/>
        </w:rPr>
        <w:t>- elemente fizice/capacit</w:t>
      </w:r>
      <w:r w:rsidR="00794FCA" w:rsidRPr="003A5AD4">
        <w:rPr>
          <w:rFonts w:asciiTheme="minorHAnsi" w:hAnsiTheme="minorHAnsi" w:cstheme="minorHAnsi"/>
          <w:szCs w:val="24"/>
        </w:rPr>
        <w:t>ă</w:t>
      </w:r>
      <w:r w:rsidR="003A5AD4">
        <w:rPr>
          <w:rFonts w:asciiTheme="minorHAnsi" w:hAnsiTheme="minorHAnsi" w:cstheme="minorHAnsi"/>
          <w:szCs w:val="24"/>
        </w:rPr>
        <w:t>ț</w:t>
      </w:r>
      <w:r w:rsidR="00D3293D" w:rsidRPr="003A5AD4">
        <w:rPr>
          <w:rFonts w:asciiTheme="minorHAnsi" w:hAnsiTheme="minorHAnsi" w:cstheme="minorHAnsi"/>
          <w:szCs w:val="24"/>
        </w:rPr>
        <w:t xml:space="preserve">i fizice care sa indice atingerea  </w:t>
      </w:r>
      <w:r w:rsidR="003A5AD4">
        <w:rPr>
          <w:rFonts w:asciiTheme="minorHAnsi" w:hAnsiTheme="minorHAnsi" w:cstheme="minorHAnsi"/>
          <w:szCs w:val="24"/>
        </w:rPr>
        <w:t>ț</w:t>
      </w:r>
      <w:r w:rsidR="00D3293D" w:rsidRPr="003A5AD4">
        <w:rPr>
          <w:rFonts w:asciiTheme="minorHAnsi" w:hAnsiTheme="minorHAnsi" w:cstheme="minorHAnsi"/>
          <w:szCs w:val="24"/>
        </w:rPr>
        <w:t>intei obiectivului de investi</w:t>
      </w:r>
      <w:r w:rsidR="003A5AD4">
        <w:rPr>
          <w:rFonts w:asciiTheme="minorHAnsi" w:hAnsiTheme="minorHAnsi" w:cstheme="minorHAnsi"/>
          <w:szCs w:val="24"/>
        </w:rPr>
        <w:t>ț</w:t>
      </w:r>
      <w:r w:rsidR="00D3293D" w:rsidRPr="003A5AD4">
        <w:rPr>
          <w:rFonts w:asciiTheme="minorHAnsi" w:hAnsiTheme="minorHAnsi" w:cstheme="minorHAnsi"/>
          <w:szCs w:val="24"/>
        </w:rPr>
        <w:t>ii</w:t>
      </w:r>
      <w:r w:rsidR="00794FCA" w:rsidRPr="003A5AD4">
        <w:rPr>
          <w:rFonts w:asciiTheme="minorHAnsi" w:hAnsiTheme="minorHAnsi" w:cstheme="minorHAnsi"/>
          <w:szCs w:val="24"/>
        </w:rPr>
        <w:t xml:space="preserve">, </w:t>
      </w:r>
      <w:r w:rsidR="00D3293D" w:rsidRPr="003A5AD4">
        <w:rPr>
          <w:rFonts w:asciiTheme="minorHAnsi" w:hAnsiTheme="minorHAnsi" w:cstheme="minorHAnsi"/>
          <w:szCs w:val="24"/>
        </w:rPr>
        <w:t>si, dupa caz, calitativi, in conformitate cu standardele, normativele si reglementarile tehnice in vigoare;</w:t>
      </w:r>
    </w:p>
    <w:p w14:paraId="1BFD6C9C" w14:textId="6CC40F71" w:rsidR="00D3293D" w:rsidRPr="003A5AD4" w:rsidRDefault="00D3293D"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Durata estimat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de executie a obiectivului de investitii, exprimat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in luni</w:t>
      </w:r>
    </w:p>
    <w:sectPr w:rsidR="00D3293D" w:rsidRPr="003A5A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F5758" w14:textId="77777777" w:rsidR="0073253B" w:rsidRDefault="0073253B" w:rsidP="000F2B90">
      <w:pPr>
        <w:spacing w:before="0" w:after="0"/>
      </w:pPr>
      <w:r>
        <w:separator/>
      </w:r>
    </w:p>
  </w:endnote>
  <w:endnote w:type="continuationSeparator" w:id="0">
    <w:p w14:paraId="129CCD63" w14:textId="77777777" w:rsidR="0073253B" w:rsidRDefault="0073253B"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90994" w14:textId="77777777" w:rsidR="0073253B" w:rsidRDefault="0073253B" w:rsidP="000F2B90">
      <w:pPr>
        <w:spacing w:before="0" w:after="0"/>
      </w:pPr>
      <w:r>
        <w:separator/>
      </w:r>
    </w:p>
  </w:footnote>
  <w:footnote w:type="continuationSeparator" w:id="0">
    <w:p w14:paraId="0B60F69D" w14:textId="77777777" w:rsidR="0073253B" w:rsidRDefault="0073253B"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3973" w:rsidRPr="00FD3973" w14:paraId="7C865F93" w14:textId="77777777" w:rsidTr="0089678C">
      <w:tc>
        <w:tcPr>
          <w:tcW w:w="8041" w:type="dxa"/>
          <w:tcBorders>
            <w:bottom w:val="single" w:sz="4" w:space="0" w:color="333333"/>
          </w:tcBorders>
        </w:tcPr>
        <w:p w14:paraId="418A017B" w14:textId="77777777" w:rsidR="00FD3973" w:rsidRPr="00FD3973" w:rsidRDefault="00FD3973" w:rsidP="00FD3973">
          <w:pPr>
            <w:pStyle w:val="Header"/>
            <w:tabs>
              <w:tab w:val="clear" w:pos="4536"/>
              <w:tab w:val="clear" w:pos="9072"/>
              <w:tab w:val="left" w:pos="5295"/>
            </w:tabs>
            <w:rPr>
              <w:rFonts w:asciiTheme="minorHAnsi" w:hAnsiTheme="minorHAnsi" w:cstheme="minorHAnsi"/>
              <w:color w:val="000000"/>
              <w:sz w:val="18"/>
              <w:szCs w:val="18"/>
            </w:rPr>
          </w:pPr>
          <w:r w:rsidRPr="00FD3973">
            <w:rPr>
              <w:rFonts w:asciiTheme="minorHAnsi" w:hAnsiTheme="minorHAnsi" w:cstheme="minorHAnsi"/>
              <w:color w:val="000000"/>
              <w:sz w:val="18"/>
              <w:szCs w:val="18"/>
            </w:rPr>
            <w:t>Programul Regional Sud-Est 2021-2027</w:t>
          </w:r>
          <w:r w:rsidRPr="00FD3973">
            <w:rPr>
              <w:rFonts w:asciiTheme="minorHAnsi" w:hAnsiTheme="minorHAnsi" w:cstheme="minorHAnsi"/>
              <w:color w:val="000000"/>
              <w:sz w:val="18"/>
              <w:szCs w:val="18"/>
            </w:rPr>
            <w:tab/>
          </w:r>
        </w:p>
        <w:p w14:paraId="6667B5A1" w14:textId="77777777" w:rsidR="00FD3973" w:rsidRPr="00FD3973" w:rsidRDefault="00FD3973" w:rsidP="00FD3973">
          <w:pPr>
            <w:pStyle w:val="Header"/>
            <w:rPr>
              <w:rFonts w:asciiTheme="minorHAnsi" w:hAnsiTheme="minorHAnsi" w:cstheme="minorHAnsi"/>
              <w:color w:val="333333"/>
              <w:sz w:val="18"/>
              <w:szCs w:val="18"/>
            </w:rPr>
          </w:pPr>
        </w:p>
      </w:tc>
      <w:tc>
        <w:tcPr>
          <w:tcW w:w="1156" w:type="dxa"/>
          <w:tcBorders>
            <w:bottom w:val="single" w:sz="4" w:space="0" w:color="333333"/>
          </w:tcBorders>
        </w:tcPr>
        <w:p w14:paraId="33AFDB8C" w14:textId="77777777" w:rsidR="00FD3973" w:rsidRPr="00FD3973" w:rsidRDefault="00FD3973" w:rsidP="00FD3973">
          <w:pPr>
            <w:pStyle w:val="Header"/>
            <w:jc w:val="center"/>
            <w:rPr>
              <w:rFonts w:asciiTheme="minorHAnsi" w:hAnsiTheme="minorHAnsi" w:cstheme="minorHAnsi"/>
              <w:color w:val="333333"/>
              <w:sz w:val="18"/>
              <w:szCs w:val="18"/>
            </w:rPr>
          </w:pPr>
        </w:p>
      </w:tc>
    </w:tr>
    <w:tr w:rsidR="00FD3973" w:rsidRPr="00FD3973" w14:paraId="03603B82" w14:textId="77777777" w:rsidTr="0089678C">
      <w:trPr>
        <w:cantSplit/>
      </w:trPr>
      <w:tc>
        <w:tcPr>
          <w:tcW w:w="9197" w:type="dxa"/>
          <w:gridSpan w:val="2"/>
          <w:tcBorders>
            <w:top w:val="single" w:sz="4" w:space="0" w:color="333333"/>
            <w:bottom w:val="nil"/>
          </w:tcBorders>
        </w:tcPr>
        <w:p w14:paraId="4A0D82D0" w14:textId="0F2E05A0" w:rsidR="00FD3973" w:rsidRPr="00FD3973" w:rsidRDefault="00FD3973" w:rsidP="00FD3973">
          <w:pPr>
            <w:pStyle w:val="Header"/>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Ghidul Solicitantului – Condiții specifice de accesare a fondurilor în cadrul apelului de proiecte Apel PRSE/</w:t>
          </w:r>
          <w:r w:rsidR="003F48C2">
            <w:rPr>
              <w:rFonts w:asciiTheme="minorHAnsi" w:hAnsiTheme="minorHAnsi" w:cstheme="minorHAnsi"/>
              <w:b/>
              <w:bCs/>
              <w:color w:val="000000"/>
              <w:sz w:val="18"/>
              <w:szCs w:val="18"/>
            </w:rPr>
            <w:t>5</w:t>
          </w:r>
          <w:r w:rsidRPr="00FD3973">
            <w:rPr>
              <w:rFonts w:asciiTheme="minorHAnsi" w:hAnsiTheme="minorHAnsi" w:cstheme="minorHAnsi"/>
              <w:b/>
              <w:bCs/>
              <w:color w:val="000000"/>
              <w:sz w:val="18"/>
              <w:szCs w:val="18"/>
            </w:rPr>
            <w:t>.1/1/2023</w:t>
          </w:r>
        </w:p>
      </w:tc>
    </w:tr>
    <w:tr w:rsidR="00FD3973" w:rsidRPr="00FD3973" w14:paraId="02FBA612" w14:textId="77777777" w:rsidTr="0089678C">
      <w:trPr>
        <w:cantSplit/>
      </w:trPr>
      <w:tc>
        <w:tcPr>
          <w:tcW w:w="9197" w:type="dxa"/>
          <w:gridSpan w:val="2"/>
          <w:tcBorders>
            <w:top w:val="nil"/>
            <w:bottom w:val="nil"/>
          </w:tcBorders>
        </w:tcPr>
        <w:p w14:paraId="1DD7AAD1" w14:textId="77777777" w:rsidR="00FD3973" w:rsidRPr="00FD3973" w:rsidRDefault="00FD3973" w:rsidP="00FD3973">
          <w:pPr>
            <w:pStyle w:val="Header"/>
            <w:jc w:val="right"/>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Model D</w:t>
          </w:r>
        </w:p>
        <w:p w14:paraId="75C0DD6D" w14:textId="77777777" w:rsidR="00FD3973" w:rsidRPr="00FD3973" w:rsidRDefault="00FD3973" w:rsidP="00FD3973">
          <w:pPr>
            <w:pStyle w:val="Header"/>
            <w:jc w:val="right"/>
            <w:rPr>
              <w:rFonts w:asciiTheme="minorHAnsi" w:hAnsiTheme="minorHAnsi" w:cstheme="minorHAnsi"/>
              <w:b/>
              <w:bCs/>
              <w:color w:val="000000"/>
              <w:sz w:val="18"/>
              <w:szCs w:val="18"/>
            </w:rPr>
          </w:pPr>
        </w:p>
      </w:tc>
    </w:tr>
  </w:tbl>
  <w:p w14:paraId="00BCA797" w14:textId="77777777" w:rsidR="00FD3973" w:rsidRPr="00FD3973" w:rsidRDefault="00FD3973">
    <w:pPr>
      <w:pStyle w:val="Header"/>
      <w:rPr>
        <w:rFonts w:asciiTheme="minorHAnsi" w:hAnsiTheme="minorHAnsi"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90714782">
    <w:abstractNumId w:val="0"/>
  </w:num>
  <w:num w:numId="2" w16cid:durableId="1411586648">
    <w:abstractNumId w:val="0"/>
  </w:num>
  <w:num w:numId="3" w16cid:durableId="1647121965">
    <w:abstractNumId w:val="0"/>
  </w:num>
  <w:num w:numId="4" w16cid:durableId="4789630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207672">
    <w:abstractNumId w:val="1"/>
  </w:num>
  <w:num w:numId="6" w16cid:durableId="681931131">
    <w:abstractNumId w:val="4"/>
  </w:num>
  <w:num w:numId="7" w16cid:durableId="325983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45418"/>
    <w:rsid w:val="00152F77"/>
    <w:rsid w:val="001571E5"/>
    <w:rsid w:val="00160B26"/>
    <w:rsid w:val="001902E0"/>
    <w:rsid w:val="001A5E10"/>
    <w:rsid w:val="001B0AB9"/>
    <w:rsid w:val="001B61A6"/>
    <w:rsid w:val="001C759D"/>
    <w:rsid w:val="001F78A0"/>
    <w:rsid w:val="00226CA9"/>
    <w:rsid w:val="002968F2"/>
    <w:rsid w:val="002E0E0A"/>
    <w:rsid w:val="00343D78"/>
    <w:rsid w:val="00350DC4"/>
    <w:rsid w:val="00355AD3"/>
    <w:rsid w:val="0036233E"/>
    <w:rsid w:val="003636BC"/>
    <w:rsid w:val="003674E3"/>
    <w:rsid w:val="003A5AD4"/>
    <w:rsid w:val="003B7C44"/>
    <w:rsid w:val="003C4CB6"/>
    <w:rsid w:val="003F0704"/>
    <w:rsid w:val="003F48C2"/>
    <w:rsid w:val="004607B6"/>
    <w:rsid w:val="00461F4C"/>
    <w:rsid w:val="0047147E"/>
    <w:rsid w:val="004737D2"/>
    <w:rsid w:val="00495B36"/>
    <w:rsid w:val="004A03DD"/>
    <w:rsid w:val="004C7EF5"/>
    <w:rsid w:val="0055082A"/>
    <w:rsid w:val="00551F40"/>
    <w:rsid w:val="00582B33"/>
    <w:rsid w:val="00584FE3"/>
    <w:rsid w:val="005E3FFE"/>
    <w:rsid w:val="006033BE"/>
    <w:rsid w:val="006353AF"/>
    <w:rsid w:val="006617A1"/>
    <w:rsid w:val="006A4D3F"/>
    <w:rsid w:val="0071297F"/>
    <w:rsid w:val="00721F3D"/>
    <w:rsid w:val="00724C92"/>
    <w:rsid w:val="00724DA4"/>
    <w:rsid w:val="0073253B"/>
    <w:rsid w:val="007543B8"/>
    <w:rsid w:val="007872B8"/>
    <w:rsid w:val="00794FCA"/>
    <w:rsid w:val="00803A0B"/>
    <w:rsid w:val="008477F9"/>
    <w:rsid w:val="00855423"/>
    <w:rsid w:val="0086799D"/>
    <w:rsid w:val="008A0002"/>
    <w:rsid w:val="008C2936"/>
    <w:rsid w:val="009054D6"/>
    <w:rsid w:val="009C35EC"/>
    <w:rsid w:val="00A03795"/>
    <w:rsid w:val="00AD5C4A"/>
    <w:rsid w:val="00B06874"/>
    <w:rsid w:val="00B40D98"/>
    <w:rsid w:val="00B5170E"/>
    <w:rsid w:val="00B87537"/>
    <w:rsid w:val="00BC393C"/>
    <w:rsid w:val="00BF5F9B"/>
    <w:rsid w:val="00C14DAC"/>
    <w:rsid w:val="00C84758"/>
    <w:rsid w:val="00CA3796"/>
    <w:rsid w:val="00CA49EB"/>
    <w:rsid w:val="00D12A12"/>
    <w:rsid w:val="00D3293D"/>
    <w:rsid w:val="00D412AD"/>
    <w:rsid w:val="00D467CD"/>
    <w:rsid w:val="00D83226"/>
    <w:rsid w:val="00DA3100"/>
    <w:rsid w:val="00DC6792"/>
    <w:rsid w:val="00E00476"/>
    <w:rsid w:val="00EE49BE"/>
    <w:rsid w:val="00F3305E"/>
    <w:rsid w:val="00F336DF"/>
    <w:rsid w:val="00F87928"/>
    <w:rsid w:val="00F9164D"/>
    <w:rsid w:val="00FB6EBC"/>
    <w:rsid w:val="00FC21F0"/>
    <w:rsid w:val="00FD3973"/>
    <w:rsid w:val="00FE6B1A"/>
    <w:rsid w:val="00FF3F70"/>
    <w:rsid w:val="00FF404C"/>
    <w:rsid w:val="00FF72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3F48C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787744998">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Mariana Mircea</cp:lastModifiedBy>
  <cp:revision>72</cp:revision>
  <cp:lastPrinted>2015-09-21T11:21:00Z</cp:lastPrinted>
  <dcterms:created xsi:type="dcterms:W3CDTF">2016-03-18T07:50:00Z</dcterms:created>
  <dcterms:modified xsi:type="dcterms:W3CDTF">2023-04-03T07:56:00Z</dcterms:modified>
</cp:coreProperties>
</file>